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word/glossary/document.xml" ContentType="application/vnd.openxmlformats-officedocument.wordprocessingml.document.glossary+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22398" w:rsidP="07C4C3FD" w:rsidRDefault="00746C09" w14:paraId="220CDA7E" w14:textId="13D5E213">
      <w:pPr>
        <w:pStyle w:val="Normal"/>
        <w:shd w:val="clear" w:color="auto" w:fill="FFFFFF" w:themeFill="background1"/>
        <w:spacing w:after="0" w:line="240" w:lineRule="auto"/>
        <w:jc w:val="center"/>
        <w:textAlignment w:val="baseline"/>
        <w:rPr>
          <w:rFonts w:ascii="Calibri" w:hAnsi="Calibri" w:eastAsia="Times New Roman" w:cs="Calibri"/>
          <w:color w:val="000000"/>
          <w:sz w:val="24"/>
          <w:szCs w:val="24"/>
        </w:rPr>
      </w:pPr>
      <w:r w:rsidRPr="07C4C3FD" w:rsidR="00746C09">
        <w:rPr>
          <w:rFonts w:ascii="Calibri" w:hAnsi="Calibri" w:eastAsia="Times New Roman" w:cs="Calibri"/>
          <w:color w:val="000000" w:themeColor="text1" w:themeTint="FF" w:themeShade="FF"/>
          <w:sz w:val="24"/>
          <w:szCs w:val="24"/>
        </w:rPr>
        <w:t>Grizzly Ridge Bison Fence</w:t>
      </w:r>
      <w:r w:rsidRPr="07C4C3FD" w:rsidR="00FF3400">
        <w:rPr>
          <w:rFonts w:ascii="Calibri" w:hAnsi="Calibri" w:eastAsia="Times New Roman" w:cs="Calibri"/>
          <w:color w:val="000000" w:themeColor="text1" w:themeTint="FF" w:themeShade="FF"/>
          <w:sz w:val="24"/>
          <w:szCs w:val="24"/>
        </w:rPr>
        <w:t xml:space="preserve"> Decision Factors</w:t>
      </w:r>
    </w:p>
    <w:p w:rsidR="00746C09" w:rsidP="00531463" w:rsidRDefault="00746C09" w14:paraId="6226C573" w14:textId="77777777">
      <w:pPr>
        <w:shd w:val="clear" w:color="auto" w:fill="FFFFFF"/>
        <w:spacing w:after="0" w:line="240" w:lineRule="auto"/>
        <w:textAlignment w:val="baseline"/>
        <w:rPr>
          <w:rFonts w:ascii="Calibri" w:hAnsi="Calibri" w:eastAsia="Times New Roman" w:cs="Calibri"/>
          <w:color w:val="000000"/>
          <w:sz w:val="24"/>
          <w:szCs w:val="24"/>
        </w:rPr>
      </w:pPr>
    </w:p>
    <w:p w:rsidR="00746C09" w:rsidP="00531463" w:rsidRDefault="00746C09" w14:paraId="0471B708" w14:textId="77777777">
      <w:pPr>
        <w:shd w:val="clear" w:color="auto" w:fill="FFFFFF"/>
        <w:spacing w:after="0" w:line="240" w:lineRule="auto"/>
        <w:textAlignment w:val="baseline"/>
        <w:rPr>
          <w:rFonts w:ascii="Calibri" w:hAnsi="Calibri" w:eastAsia="Times New Roman" w:cs="Calibri"/>
          <w:color w:val="000000"/>
          <w:sz w:val="24"/>
          <w:szCs w:val="24"/>
        </w:rPr>
      </w:pPr>
      <w:r>
        <w:rPr>
          <w:rFonts w:ascii="Calibri" w:hAnsi="Calibri" w:eastAsia="Times New Roman" w:cs="Calibri"/>
          <w:color w:val="000000"/>
          <w:sz w:val="24"/>
          <w:szCs w:val="24"/>
        </w:rPr>
        <w:t>Terms of the easement:</w:t>
      </w:r>
    </w:p>
    <w:p w:rsidRPr="00531463" w:rsidR="00531463" w:rsidP="00531463" w:rsidRDefault="00531463" w14:paraId="198750C0" w14:textId="77777777">
      <w:pPr>
        <w:shd w:val="clear" w:color="auto" w:fill="FFFFFF"/>
        <w:spacing w:after="0" w:line="240" w:lineRule="auto"/>
        <w:textAlignment w:val="baseline"/>
        <w:rPr>
          <w:rFonts w:ascii="Calibri" w:hAnsi="Calibri" w:eastAsia="Times New Roman" w:cs="Calibri"/>
          <w:color w:val="000000"/>
          <w:sz w:val="24"/>
          <w:szCs w:val="24"/>
        </w:rPr>
      </w:pPr>
    </w:p>
    <w:p w:rsidR="0020218F" w:rsidP="0020218F" w:rsidRDefault="0020218F" w14:paraId="77319AFB" w14:textId="77777777">
      <w:r w:rsidRPr="00746C09">
        <w:t>EXHIBIT C: PERMITTED USES AND PRACTICES</w:t>
      </w:r>
    </w:p>
    <w:p w:rsidRPr="00746C09" w:rsidR="0020218F" w:rsidP="0020218F" w:rsidRDefault="0020218F" w14:paraId="45138918" w14:textId="77777777">
      <w:pPr>
        <w:rPr>
          <w:b/>
          <w:i/>
        </w:rPr>
      </w:pPr>
      <w:r w:rsidRPr="008E4CF2">
        <w:t xml:space="preserve">The following uses and practices by Granter, though not an exhaustive recital of all uses and practices of said lands, </w:t>
      </w:r>
      <w:r w:rsidRPr="00746C09">
        <w:rPr>
          <w:b/>
          <w:i/>
        </w:rPr>
        <w:t>are hereby deemed to be consistent with the conservation purposes of the Easement.</w:t>
      </w:r>
      <w:r w:rsidRPr="008E4CF2">
        <w:t xml:space="preserve"> Any proposed activities or uses that may impact the conservation and habitat values of the lands depicted on Exhibit A and/or in the Easement Documentation Report but not identified below shall require prior written approval by Grantee. In addition, certain uses and practices identified below are subject to specific conditions or require prior approval. Any activities or provisions requiring prior written approval should be submitted in writing to Grantee who will approve or deny such requests in a reasonable time frame</w:t>
      </w:r>
      <w:r w:rsidRPr="00746C09">
        <w:rPr>
          <w:b/>
          <w:i/>
        </w:rPr>
        <w:t>. The remainder of these consistent uses shall not be precluded, prevented, or limited by the Easement.</w:t>
      </w:r>
    </w:p>
    <w:p w:rsidR="00422398" w:rsidP="001B52C0" w:rsidRDefault="0020218F" w14:paraId="197F2594" w14:textId="77777777">
      <w:r w:rsidRPr="00746C09">
        <w:t>3.</w:t>
      </w:r>
      <w:r w:rsidRPr="00746C09">
        <w:tab/>
      </w:r>
      <w:r w:rsidRPr="00746C09">
        <w:rPr>
          <w:b/>
          <w:i/>
        </w:rPr>
        <w:t xml:space="preserve">Maintaining, repairing and/or </w:t>
      </w:r>
      <w:bookmarkStart w:name="_Hlk89774606" w:id="3"/>
      <w:r w:rsidRPr="00A54F97">
        <w:rPr>
          <w:b/>
          <w:i/>
        </w:rPr>
        <w:t xml:space="preserve">replacing </w:t>
      </w:r>
      <w:r w:rsidRPr="00746C09">
        <w:rPr>
          <w:b/>
          <w:i/>
        </w:rPr>
        <w:t xml:space="preserve">existing agricultural </w:t>
      </w:r>
      <w:bookmarkEnd w:id="3"/>
      <w:r w:rsidRPr="00746C09">
        <w:rPr>
          <w:b/>
          <w:i/>
        </w:rPr>
        <w:t>buildings and structures, including but not limited to corrals, fences,</w:t>
      </w:r>
      <w:r w:rsidRPr="008E4CF2">
        <w:t xml:space="preserve"> hay sheds, loafing sheds, barns, or other non-residential buildings, and water facilities including but not limited to headgates, weirs, pipelines, irrigation ditches, reservoirs or wells, that support agricultural uses of the property and other uses permitted herein; </w:t>
      </w:r>
      <w:r w:rsidRPr="00746C09">
        <w:rPr>
          <w:b/>
          <w:i/>
        </w:rPr>
        <w:t xml:space="preserve">and with prior written approval by the Grantee, construction and/or development of new agricultural buildings, structures, water facilities, and reservoirs; provided that any maintenance, repair, replacement, construction or development activities </w:t>
      </w:r>
      <w:bookmarkStart w:name="_Hlk89774976" w:id="4"/>
      <w:r w:rsidRPr="00746C09">
        <w:rPr>
          <w:b/>
          <w:i/>
        </w:rPr>
        <w:t>do not create barriers that inhibit the movement or migration of wildlife</w:t>
      </w:r>
      <w:bookmarkEnd w:id="4"/>
      <w:r w:rsidRPr="008E4CF2">
        <w:t xml:space="preserve"> or cause long-term impairment to the wetlands or wildlife habitat on lands depicted on Exhibit A.</w:t>
      </w:r>
    </w:p>
    <w:p w:rsidR="006162CD" w:rsidP="001B52C0" w:rsidRDefault="00746C09" w14:paraId="3DD159A9" w14:textId="755A9510">
      <w:r w:rsidR="00746C09">
        <w:rPr/>
        <w:t xml:space="preserve">The above language was taken directly from the easement document and is the legal framework that the Service </w:t>
      </w:r>
      <w:r w:rsidR="00746C09">
        <w:rPr/>
        <w:t>has to</w:t>
      </w:r>
      <w:r w:rsidR="00746C09">
        <w:rPr/>
        <w:t xml:space="preserve"> work within</w:t>
      </w:r>
      <w:r w:rsidR="005C3214">
        <w:rPr/>
        <w:t xml:space="preserve"> for easement enforcement.</w:t>
      </w:r>
      <w:r w:rsidR="00746C09">
        <w:rPr/>
        <w:t xml:space="preserve"> While the language may seem vague for a legal document, it was </w:t>
      </w:r>
      <w:r w:rsidR="00B53BA9">
        <w:rPr/>
        <w:t>intentionally</w:t>
      </w:r>
      <w:r w:rsidR="00746C09">
        <w:rPr/>
        <w:t xml:space="preserve"> </w:t>
      </w:r>
      <w:r w:rsidR="00B53BA9">
        <w:rPr/>
        <w:t>written</w:t>
      </w:r>
      <w:r w:rsidR="00746C09">
        <w:rPr/>
        <w:t xml:space="preserve"> that way </w:t>
      </w:r>
      <w:r w:rsidR="00746C09">
        <w:rPr/>
        <w:t>in order to</w:t>
      </w:r>
      <w:r w:rsidR="00746C09">
        <w:rPr/>
        <w:t xml:space="preserve"> </w:t>
      </w:r>
      <w:r w:rsidR="005C3214">
        <w:rPr/>
        <w:t>allow flexibility to support conservation and ongoing ranching</w:t>
      </w:r>
      <w:r w:rsidR="00746C09">
        <w:rPr/>
        <w:t xml:space="preserve">. </w:t>
      </w:r>
      <w:r w:rsidR="00FF3400">
        <w:rPr/>
        <w:t>Existing f</w:t>
      </w:r>
      <w:r w:rsidR="001B52C0">
        <w:rPr/>
        <w:t xml:space="preserve">ences are listed under Permitted Uses and Practices, which have been found to be consistent with the conservation purposes of </w:t>
      </w:r>
      <w:r w:rsidR="00B53BA9">
        <w:rPr/>
        <w:t>these easements</w:t>
      </w:r>
      <w:r w:rsidR="001B52C0">
        <w:rPr/>
        <w:t>.</w:t>
      </w:r>
      <w:r w:rsidR="00B53BA9">
        <w:rPr/>
        <w:t xml:space="preserve"> It</w:t>
      </w:r>
      <w:r w:rsidR="005C3214">
        <w:rPr/>
        <w:t xml:space="preserve"> is</w:t>
      </w:r>
      <w:r w:rsidR="00B53BA9">
        <w:rPr/>
        <w:t xml:space="preserve"> important to note that both f</w:t>
      </w:r>
      <w:r w:rsidR="00951A4A">
        <w:rPr/>
        <w:t xml:space="preserve">ences and grazing are specified under this </w:t>
      </w:r>
      <w:r w:rsidR="00B53BA9">
        <w:rPr/>
        <w:t>s</w:t>
      </w:r>
      <w:r w:rsidR="00951A4A">
        <w:rPr/>
        <w:t>ection.</w:t>
      </w:r>
      <w:del w:author="Armitage, Stacy A" w:date="2021-12-13T14:38:00Z" w:id="1549924125">
        <w:r w:rsidDel="00951A4A">
          <w:delText xml:space="preserve"> </w:delText>
        </w:r>
      </w:del>
      <w:r w:rsidR="00951A4A">
        <w:rPr/>
        <w:t xml:space="preserve"> </w:t>
      </w:r>
      <w:commentRangeStart w:id="6"/>
      <w:commentRangeStart w:id="1835023354"/>
      <w:commentRangeStart w:id="654829235"/>
      <w:commentRangeStart w:id="807917578"/>
      <w:r w:rsidR="00951A4A">
        <w:rPr/>
        <w:t xml:space="preserve">It was </w:t>
      </w:r>
      <w:r w:rsidR="00DA292A">
        <w:rPr/>
        <w:t>c</w:t>
      </w:r>
      <w:r w:rsidR="00951A4A">
        <w:rPr/>
        <w:t xml:space="preserve">learly understood by the architects of this easement </w:t>
      </w:r>
      <w:r w:rsidR="00356FDD">
        <w:rPr/>
        <w:t xml:space="preserve">document </w:t>
      </w:r>
      <w:commentRangeEnd w:id="6"/>
      <w:r>
        <w:rPr>
          <w:rStyle w:val="CommentReference"/>
        </w:rPr>
        <w:commentReference w:id="6"/>
      </w:r>
      <w:commentRangeEnd w:id="1835023354"/>
      <w:r>
        <w:rPr>
          <w:rStyle w:val="CommentReference"/>
        </w:rPr>
        <w:commentReference w:id="1835023354"/>
      </w:r>
      <w:commentRangeEnd w:id="654829235"/>
      <w:r>
        <w:rPr>
          <w:rStyle w:val="CommentReference"/>
        </w:rPr>
        <w:commentReference w:id="654829235"/>
      </w:r>
      <w:commentRangeEnd w:id="807917578"/>
      <w:r>
        <w:rPr>
          <w:rStyle w:val="CommentReference"/>
        </w:rPr>
        <w:commentReference w:id="807917578"/>
      </w:r>
      <w:r w:rsidR="00356FDD">
        <w:rPr/>
        <w:t>that</w:t>
      </w:r>
      <w:r w:rsidR="00951A4A">
        <w:rPr/>
        <w:t xml:space="preserve"> </w:t>
      </w:r>
      <w:r w:rsidR="00B53BA9">
        <w:rPr/>
        <w:t xml:space="preserve">the framework of the document should be focused on </w:t>
      </w:r>
      <w:r w:rsidR="00C533BC">
        <w:rPr/>
        <w:t xml:space="preserve">the conservation of intact landscapes, native prairie, forests, and wetland habitats to facilitate the preservation and recovery of </w:t>
      </w:r>
      <w:r w:rsidR="005C3214">
        <w:rPr/>
        <w:t xml:space="preserve">the U.S. Fish and Wildlife Service’s (FWS) </w:t>
      </w:r>
      <w:r w:rsidR="00C533BC">
        <w:rPr/>
        <w:t>trust species (grizzly bears and grassland birds)</w:t>
      </w:r>
      <w:r w:rsidR="00A54F97">
        <w:rPr/>
        <w:t>.</w:t>
      </w:r>
      <w:r w:rsidR="00C533BC">
        <w:rPr/>
        <w:t xml:space="preserve"> </w:t>
      </w:r>
      <w:r w:rsidR="00A54F97">
        <w:rPr/>
        <w:t>I</w:t>
      </w:r>
      <w:r w:rsidR="00B53BA9">
        <w:rPr/>
        <w:t>n order to</w:t>
      </w:r>
      <w:r w:rsidR="00B53BA9">
        <w:rPr/>
        <w:t xml:space="preserve"> be </w:t>
      </w:r>
      <w:r w:rsidR="00D66E08">
        <w:rPr/>
        <w:t>successful,</w:t>
      </w:r>
      <w:r w:rsidR="00B53BA9">
        <w:rPr/>
        <w:t xml:space="preserve"> it would be critical to </w:t>
      </w:r>
      <w:r w:rsidR="005C3214">
        <w:rPr/>
        <w:t>not inhibit day-to-day ranch management.</w:t>
      </w:r>
    </w:p>
    <w:p w:rsidR="0079765F" w:rsidP="001B52C0" w:rsidRDefault="006162CD" w14:paraId="23697965" w14:textId="2D5A19A3">
      <w:r>
        <w:t xml:space="preserve">The sustained success of the easement program in Montana can be attributed to </w:t>
      </w:r>
      <w:del w:author="Armitage, Stacy A" w:date="2021-12-13T14:34:00Z" w:id="7">
        <w:r w:rsidDel="003D7E32">
          <w:delText>a number of</w:delText>
        </w:r>
      </w:del>
      <w:ins w:author="Armitage, Stacy A" w:date="2021-12-13T14:34:00Z" w:id="8">
        <w:r w:rsidR="003D7E32">
          <w:t>several</w:t>
        </w:r>
      </w:ins>
      <w:r>
        <w:t xml:space="preserve"> factors</w:t>
      </w:r>
      <w:r w:rsidR="00A211C0">
        <w:t>,</w:t>
      </w:r>
      <w:r>
        <w:t xml:space="preserve"> one of which is </w:t>
      </w:r>
      <w:del w:author="Armitage, Stacy A" w:date="2021-12-13T14:34:00Z" w:id="9">
        <w:r w:rsidDel="003D7E32">
          <w:delText xml:space="preserve">certainly </w:delText>
        </w:r>
      </w:del>
      <w:r>
        <w:t xml:space="preserve">the easement document itself. While the landscape in Montana is large, the community of ranchers who </w:t>
      </w:r>
      <w:ins w:author="Armitage, Stacy A" w:date="2021-12-13T14:35:00Z" w:id="10">
        <w:r w:rsidR="003D7E32">
          <w:t xml:space="preserve">are willing to sell </w:t>
        </w:r>
      </w:ins>
      <w:ins w:author="Armitage, Stacy A" w:date="2021-12-13T14:36:00Z" w:id="11">
        <w:r w:rsidR="003D7E32">
          <w:t xml:space="preserve">the </w:t>
        </w:r>
      </w:ins>
      <w:ins w:author="Armitage, Stacy A" w:date="2021-12-13T14:35:00Z" w:id="12">
        <w:r w:rsidR="003D7E32">
          <w:t xml:space="preserve">FWS easements is </w:t>
        </w:r>
      </w:ins>
      <w:del w:author="Armitage, Stacy A" w:date="2021-12-13T14:35:00Z" w:id="13">
        <w:r w:rsidDel="003D7E32">
          <w:delText xml:space="preserve">make up the willing sellers and customers of </w:delText>
        </w:r>
        <w:r w:rsidDel="003D7E32" w:rsidR="00DA292A">
          <w:delText>the</w:delText>
        </w:r>
        <w:r w:rsidDel="003D7E32">
          <w:delText xml:space="preserve"> easement program is</w:delText>
        </w:r>
      </w:del>
      <w:r>
        <w:t xml:space="preserve"> relatively small. The</w:t>
      </w:r>
      <w:r w:rsidR="00DA292A">
        <w:t xml:space="preserve"> </w:t>
      </w:r>
      <w:r>
        <w:t>simplicity of the easement document</w:t>
      </w:r>
      <w:r w:rsidR="005C3214">
        <w:t>, with minimal restrictions while supporting conservation</w:t>
      </w:r>
      <w:r>
        <w:t xml:space="preserve"> works for the people i</w:t>
      </w:r>
      <w:r w:rsidR="00BB1FA2">
        <w:t>n</w:t>
      </w:r>
      <w:r>
        <w:t xml:space="preserve"> this landscape. </w:t>
      </w:r>
      <w:r w:rsidR="005C3214">
        <w:t>This simplicity leads to ranchers selling the program to their neighbors.</w:t>
      </w:r>
      <w:del w:author="Armitage, Stacy A" w:date="2021-12-13T14:38:00Z" w:id="14">
        <w:r w:rsidDel="003D7E32" w:rsidR="005C3214">
          <w:delText xml:space="preserve"> </w:delText>
        </w:r>
      </w:del>
      <w:r>
        <w:t xml:space="preserve"> </w:t>
      </w:r>
      <w:r w:rsidR="005C3214">
        <w:t xml:space="preserve">These easements are </w:t>
      </w:r>
      <w:r w:rsidR="00356FDD">
        <w:lastRenderedPageBreak/>
        <w:t>perpetual</w:t>
      </w:r>
      <w:r w:rsidR="005C3214">
        <w:t xml:space="preserve"> and while</w:t>
      </w:r>
      <w:r w:rsidR="0079765F">
        <w:t xml:space="preserve"> </w:t>
      </w:r>
      <w:r>
        <w:t xml:space="preserve">ownership and </w:t>
      </w:r>
      <w:r w:rsidR="0079765F">
        <w:t xml:space="preserve">management change over time, the resources will </w:t>
      </w:r>
      <w:r>
        <w:t xml:space="preserve">remain </w:t>
      </w:r>
      <w:r w:rsidR="0079765F">
        <w:t xml:space="preserve">protected.  </w:t>
      </w:r>
    </w:p>
    <w:p w:rsidR="00674B4F" w:rsidP="001B52C0" w:rsidRDefault="001F6495" w14:paraId="2062D8BB" w14:textId="2021793F">
      <w:r w:rsidR="001F6495">
        <w:rPr/>
        <w:t xml:space="preserve">Based on the easement document language, </w:t>
      </w:r>
      <w:r w:rsidR="008708A6">
        <w:rPr/>
        <w:t xml:space="preserve">Grizzly Ridge </w:t>
      </w:r>
      <w:r w:rsidR="006162CD">
        <w:rPr/>
        <w:t xml:space="preserve">Bison </w:t>
      </w:r>
      <w:r w:rsidR="008708A6">
        <w:rPr/>
        <w:t>Ranch</w:t>
      </w:r>
      <w:r w:rsidR="006162CD">
        <w:rPr/>
        <w:t xml:space="preserve"> (GRBR) did not have to ask for permission</w:t>
      </w:r>
      <w:r w:rsidR="002A05D3">
        <w:rPr/>
        <w:t xml:space="preserve"> from FWS </w:t>
      </w:r>
      <w:r w:rsidR="006162CD">
        <w:rPr/>
        <w:t xml:space="preserve">to replace the </w:t>
      </w:r>
      <w:r w:rsidR="005C3214">
        <w:rPr/>
        <w:t xml:space="preserve">existing </w:t>
      </w:r>
      <w:r w:rsidR="006162CD">
        <w:rPr/>
        <w:t>fence</w:t>
      </w:r>
      <w:r w:rsidR="00AC0719">
        <w:rPr/>
        <w:t>. G</w:t>
      </w:r>
      <w:r w:rsidR="003D7E32">
        <w:rPr/>
        <w:t>R</w:t>
      </w:r>
      <w:r w:rsidR="00AC0719">
        <w:rPr/>
        <w:t xml:space="preserve">BR did however </w:t>
      </w:r>
      <w:r w:rsidR="00253B7E">
        <w:rPr/>
        <w:t>reach out to</w:t>
      </w:r>
      <w:r w:rsidR="006162CD">
        <w:rPr/>
        <w:t xml:space="preserve"> </w:t>
      </w:r>
      <w:r w:rsidR="005C3214">
        <w:rPr/>
        <w:t>Western Montana Complex (Refuge)</w:t>
      </w:r>
      <w:r w:rsidR="006162CD">
        <w:rPr/>
        <w:t xml:space="preserve"> staff</w:t>
      </w:r>
      <w:r w:rsidR="008708A6">
        <w:rPr/>
        <w:t xml:space="preserve"> prior to purchasing the property</w:t>
      </w:r>
      <w:r w:rsidR="00AC0719">
        <w:rPr/>
        <w:t xml:space="preserve"> and staff saw this as an opportunity to </w:t>
      </w:r>
      <w:r w:rsidR="002A05D3">
        <w:rPr/>
        <w:t xml:space="preserve">ensure the fences </w:t>
      </w:r>
      <w:r w:rsidR="001242ED">
        <w:rPr/>
        <w:t>were not</w:t>
      </w:r>
      <w:r w:rsidR="002A05D3">
        <w:rPr/>
        <w:t xml:space="preserve"> modeled after many bison </w:t>
      </w:r>
      <w:r w:rsidR="001242ED">
        <w:rPr/>
        <w:t xml:space="preserve">fences </w:t>
      </w:r>
      <w:r w:rsidR="002A05D3">
        <w:rPr/>
        <w:t xml:space="preserve">that are eight to ten feet high woven wire. </w:t>
      </w:r>
      <w:del w:author="Armitage, Stacy A" w:date="2021-12-13T14:38:00Z" w:id="1942257364">
        <w:r w:rsidDel="00AC0719">
          <w:delText xml:space="preserve"> </w:delText>
        </w:r>
      </w:del>
      <w:r w:rsidR="00DA292A">
        <w:rPr/>
        <w:t>GRBR</w:t>
      </w:r>
      <w:r w:rsidR="008708A6">
        <w:rPr/>
        <w:t xml:space="preserve"> requested to build a fence with </w:t>
      </w:r>
      <w:r w:rsidR="00D54DCE">
        <w:rPr/>
        <w:t>a</w:t>
      </w:r>
      <w:r w:rsidR="008708A6">
        <w:rPr/>
        <w:t xml:space="preserve"> </w:t>
      </w:r>
      <w:commentRangeStart w:id="16"/>
      <w:commentRangeStart w:id="1295593021"/>
      <w:proofErr w:type="gramStart"/>
      <w:r w:rsidR="00F07989">
        <w:rPr/>
        <w:t>48-inch</w:t>
      </w:r>
      <w:r w:rsidR="008708A6">
        <w:rPr/>
        <w:t xml:space="preserve"> high</w:t>
      </w:r>
      <w:proofErr w:type="gramEnd"/>
      <w:r w:rsidR="008708A6">
        <w:rPr/>
        <w:t xml:space="preserve"> </w:t>
      </w:r>
      <w:r w:rsidR="00FD1B90">
        <w:rPr/>
        <w:t>woven wire panel</w:t>
      </w:r>
      <w:r w:rsidR="00F07989">
        <w:rPr/>
        <w:t xml:space="preserve"> with one strand of </w:t>
      </w:r>
      <w:r w:rsidR="00DA292A">
        <w:rPr/>
        <w:t>barbwire</w:t>
      </w:r>
      <w:r w:rsidR="00F07989">
        <w:rPr/>
        <w:t xml:space="preserve"> on top </w:t>
      </w:r>
      <w:commentRangeEnd w:id="16"/>
      <w:r>
        <w:rPr>
          <w:rStyle w:val="CommentReference"/>
        </w:rPr>
        <w:commentReference w:id="16"/>
      </w:r>
      <w:commentRangeEnd w:id="1295593021"/>
      <w:r>
        <w:rPr>
          <w:rStyle w:val="CommentReference"/>
        </w:rPr>
        <w:commentReference w:id="1295593021"/>
      </w:r>
      <w:r w:rsidR="00F07989">
        <w:rPr/>
        <w:t>supported by drill stem pipe</w:t>
      </w:r>
      <w:r w:rsidR="002A05D3">
        <w:rPr/>
        <w:t>.</w:t>
      </w:r>
      <w:r w:rsidR="00F07989">
        <w:rPr/>
        <w:t xml:space="preserve"> </w:t>
      </w:r>
      <w:del w:author="Armitage, Stacy A" w:date="2021-12-13T14:38:00Z" w:id="22805051">
        <w:r w:rsidDel="00AC0719">
          <w:delText xml:space="preserve"> </w:delText>
        </w:r>
      </w:del>
      <w:r w:rsidR="00DA292A">
        <w:rPr/>
        <w:t>Based on this knowledge,</w:t>
      </w:r>
      <w:r w:rsidR="00DA292A">
        <w:rPr/>
        <w:t xml:space="preserve"> </w:t>
      </w:r>
      <w:r w:rsidR="00DA292A">
        <w:rPr/>
        <w:t xml:space="preserve">staff determined that this request was reasonable and in keeping with the spirit and intent of the easement document. </w:t>
      </w:r>
    </w:p>
    <w:p w:rsidR="00E6416C" w:rsidP="004E3D4A" w:rsidRDefault="001242ED" w14:paraId="0B214AE3" w14:textId="7C46E63C" w14:noSpellErr="1">
      <w:r w:rsidR="001242ED">
        <w:rPr/>
        <w:t>The Easement</w:t>
      </w:r>
      <w:r w:rsidR="00253B7E">
        <w:rPr/>
        <w:t xml:space="preserve"> Document </w:t>
      </w:r>
      <w:r w:rsidR="001242ED">
        <w:rPr/>
        <w:t xml:space="preserve">specifies, </w:t>
      </w:r>
      <w:commentRangeStart w:id="536875348"/>
      <w:commentRangeStart w:id="420088679"/>
      <w:r w:rsidRPr="07C4C3FD" w:rsidR="00B37441">
        <w:rPr>
          <w:b w:val="1"/>
          <w:bCs w:val="1"/>
          <w:i w:val="1"/>
          <w:iCs w:val="1"/>
        </w:rPr>
        <w:t>“do not create barriers that inhibit the movement or migration of wildlife”</w:t>
      </w:r>
      <w:r w:rsidRPr="07C4C3FD" w:rsidR="00253B7E">
        <w:rPr>
          <w:b w:val="1"/>
          <w:bCs w:val="1"/>
          <w:i w:val="1"/>
          <w:iCs w:val="1"/>
        </w:rPr>
        <w:t>, not “wildlife friendly fencing”</w:t>
      </w:r>
      <w:commentRangeEnd w:id="536875348"/>
      <w:r>
        <w:rPr>
          <w:rStyle w:val="CommentReference"/>
        </w:rPr>
        <w:commentReference w:id="536875348"/>
      </w:r>
      <w:commentRangeEnd w:id="420088679"/>
      <w:r>
        <w:rPr>
          <w:rStyle w:val="CommentReference"/>
        </w:rPr>
        <w:commentReference w:id="420088679"/>
      </w:r>
      <w:r w:rsidR="00B37441">
        <w:rPr/>
        <w:t xml:space="preserve">. </w:t>
      </w:r>
      <w:r w:rsidR="00C82045">
        <w:rPr/>
        <w:t>When the GRBR fence</w:t>
      </w:r>
      <w:r w:rsidR="002B2368">
        <w:rPr/>
        <w:t xml:space="preserve"> was discussed with the</w:t>
      </w:r>
      <w:r w:rsidR="00C82045">
        <w:rPr/>
        <w:t xml:space="preserve"> DOI solicitor, he acknowledged that any fence, no matter how constructed</w:t>
      </w:r>
      <w:r w:rsidR="00D54DCE">
        <w:rPr/>
        <w:t>,</w:t>
      </w:r>
      <w:r w:rsidR="00C82045">
        <w:rPr/>
        <w:t xml:space="preserve"> could </w:t>
      </w:r>
      <w:r w:rsidR="001242ED">
        <w:rPr/>
        <w:t>inhibit wildlife movement and migration</w:t>
      </w:r>
      <w:r w:rsidR="00C82045">
        <w:rPr/>
        <w:t>.</w:t>
      </w:r>
      <w:del w:author="Armitage, Stacy A" w:date="2021-12-13T14:38:00Z" w:id="1026727285">
        <w:r w:rsidDel="00C82045">
          <w:delText xml:space="preserve"> </w:delText>
        </w:r>
      </w:del>
      <w:r w:rsidR="00B37441">
        <w:rPr/>
        <w:t xml:space="preserve"> </w:t>
      </w:r>
      <w:r w:rsidR="002B2368">
        <w:rPr/>
        <w:t xml:space="preserve">The solicitor acknowledged that the easement document was written in a </w:t>
      </w:r>
      <w:r w:rsidR="00B37441">
        <w:rPr/>
        <w:t xml:space="preserve">manner </w:t>
      </w:r>
      <w:r w:rsidR="002B2368">
        <w:rPr/>
        <w:t>that</w:t>
      </w:r>
      <w:r w:rsidR="00B37441">
        <w:rPr/>
        <w:t xml:space="preserve"> allow</w:t>
      </w:r>
      <w:r w:rsidR="002B2368">
        <w:rPr/>
        <w:t>ed</w:t>
      </w:r>
      <w:r w:rsidR="00B37441">
        <w:rPr/>
        <w:t xml:space="preserve"> the easement manager the latitude to </w:t>
      </w:r>
      <w:r w:rsidR="00160864">
        <w:rPr/>
        <w:t xml:space="preserve">use their judgment to permit or </w:t>
      </w:r>
      <w:r w:rsidR="002B2368">
        <w:rPr/>
        <w:t>deny uses. This decision-making authority is broad and unless the decision made was an egregious violation</w:t>
      </w:r>
      <w:r w:rsidR="00A211C0">
        <w:rPr/>
        <w:t xml:space="preserve"> of</w:t>
      </w:r>
      <w:r w:rsidR="002B2368">
        <w:rPr/>
        <w:t xml:space="preserve"> the legal terms, </w:t>
      </w:r>
      <w:r w:rsidR="00253B7E">
        <w:rPr/>
        <w:t>FWS’s</w:t>
      </w:r>
      <w:r w:rsidR="002B2368">
        <w:rPr/>
        <w:t xml:space="preserve"> position is strong and supported by previous case law. Additionally</w:t>
      </w:r>
      <w:r w:rsidR="00A211C0">
        <w:rPr/>
        <w:t>,</w:t>
      </w:r>
      <w:r w:rsidR="002B2368">
        <w:rPr/>
        <w:t xml:space="preserve"> the solicitor stated that the easement managers can consider the spirit and intent of the document when making determinations. As the spirit and intent is to conserve the intact landscape</w:t>
      </w:r>
      <w:r w:rsidR="00FF3400">
        <w:rPr/>
        <w:t>s, n</w:t>
      </w:r>
      <w:r w:rsidR="00696FAE">
        <w:rPr/>
        <w:t>ative prairie</w:t>
      </w:r>
      <w:r w:rsidR="00772349">
        <w:rPr/>
        <w:t>, forests, and</w:t>
      </w:r>
      <w:r w:rsidR="00FF3400">
        <w:rPr/>
        <w:t xml:space="preserve"> wetland</w:t>
      </w:r>
      <w:r w:rsidR="00772349">
        <w:rPr/>
        <w:t xml:space="preserve"> habitats to facilitate the preservation and recovery of Service trust species (grizzly bears and grassland birds) </w:t>
      </w:r>
      <w:r w:rsidR="002B2368">
        <w:rPr/>
        <w:t>the actions taken by GRB</w:t>
      </w:r>
      <w:r w:rsidR="00D54DCE">
        <w:rPr/>
        <w:t>R (listed below)</w:t>
      </w:r>
      <w:r w:rsidR="002B2368">
        <w:rPr/>
        <w:t xml:space="preserve"> align very well </w:t>
      </w:r>
      <w:r w:rsidR="00A211C0">
        <w:rPr/>
        <w:t xml:space="preserve">with </w:t>
      </w:r>
      <w:r w:rsidR="002B2368">
        <w:rPr/>
        <w:t>the Service</w:t>
      </w:r>
      <w:ins w:author="Armitage, Stacy A" w:date="2021-12-13T14:30:00Z" w:id="796132406">
        <w:r w:rsidR="003D7E32">
          <w:t>’</w:t>
        </w:r>
      </w:ins>
      <w:r w:rsidR="002B2368">
        <w:rPr/>
        <w:t xml:space="preserve">s conservation goals. </w:t>
      </w:r>
    </w:p>
    <w:p w:rsidR="00253B7E" w:rsidP="001242ED" w:rsidRDefault="00D54DCE" w14:paraId="1742AED9" w14:textId="77777777">
      <w:r>
        <w:t>GRBR has</w:t>
      </w:r>
      <w:r w:rsidR="00253B7E">
        <w:t xml:space="preserve"> completed the following.</w:t>
      </w:r>
    </w:p>
    <w:p w:rsidR="00D54DCE" w:rsidP="00253B7E" w:rsidRDefault="00D54DCE" w14:paraId="743A8023" w14:textId="77777777">
      <w:pPr>
        <w:pStyle w:val="ListParagraph"/>
        <w:numPr>
          <w:ilvl w:val="0"/>
          <w:numId w:val="3"/>
        </w:numPr>
      </w:pPr>
      <w:del w:author="Armitage, Stacy A" w:date="2021-12-13T14:30:00Z" w:id="20">
        <w:r w:rsidDel="003D7E32">
          <w:delText xml:space="preserve"> </w:delText>
        </w:r>
      </w:del>
      <w:r w:rsidR="00253B7E">
        <w:t>R</w:t>
      </w:r>
      <w:r>
        <w:t xml:space="preserve">emoved approximately 30 miles of interior fencing </w:t>
      </w:r>
      <w:proofErr w:type="gramStart"/>
      <w:r>
        <w:t>in order to</w:t>
      </w:r>
      <w:proofErr w:type="gramEnd"/>
      <w:r>
        <w:t xml:space="preserve"> prevent animal entanglement</w:t>
      </w:r>
      <w:r w:rsidR="00253B7E">
        <w:t>.</w:t>
      </w:r>
    </w:p>
    <w:p w:rsidR="00D54DCE" w:rsidP="00D54DCE" w:rsidRDefault="00D54DCE" w14:paraId="0352BF98" w14:textId="77777777" w14:noSpellErr="1">
      <w:pPr>
        <w:pStyle w:val="ListParagraph"/>
        <w:numPr>
          <w:ilvl w:val="0"/>
          <w:numId w:val="3"/>
        </w:numPr>
        <w:rPr/>
      </w:pPr>
      <w:commentRangeStart w:id="1491106689"/>
      <w:commentRangeStart w:id="1877525197"/>
      <w:r w:rsidR="00D54DCE">
        <w:rPr/>
        <w:t>Identified wildlife movement corridors and installed removable fence panels that can be taken out when bison are not present in the pasture</w:t>
      </w:r>
      <w:r w:rsidR="00253B7E">
        <w:rPr/>
        <w:t>.</w:t>
      </w:r>
    </w:p>
    <w:p w:rsidR="00D54DCE" w:rsidP="00D54DCE" w:rsidRDefault="00253B7E" w14:paraId="188CEDE2" w14:textId="77777777">
      <w:pPr>
        <w:pStyle w:val="ListParagraph"/>
        <w:numPr>
          <w:ilvl w:val="0"/>
          <w:numId w:val="3"/>
        </w:numPr>
      </w:pPr>
      <w:r>
        <w:t xml:space="preserve">Collected </w:t>
      </w:r>
      <w:r w:rsidR="00D54DCE">
        <w:t>GPS coordinates of locations where animals have been observed moving and installed additional gates and panels</w:t>
      </w:r>
      <w:r>
        <w:t>.</w:t>
      </w:r>
    </w:p>
    <w:p w:rsidR="00D54DCE" w:rsidP="00D54DCE" w:rsidRDefault="00D54DCE" w14:paraId="718EAB67" w14:textId="77777777" w14:noSpellErr="1">
      <w:pPr>
        <w:pStyle w:val="ListParagraph"/>
        <w:numPr>
          <w:ilvl w:val="0"/>
          <w:numId w:val="3"/>
        </w:numPr>
        <w:rPr/>
      </w:pPr>
      <w:r w:rsidR="00D54DCE">
        <w:rPr/>
        <w:t>Added approximately 300 new gates to the fence that are left open when bison are not occupying the pasture</w:t>
      </w:r>
      <w:r w:rsidR="00253B7E">
        <w:rPr/>
        <w:t>.</w:t>
      </w:r>
      <w:commentRangeEnd w:id="1491106689"/>
      <w:r>
        <w:rPr>
          <w:rStyle w:val="CommentReference"/>
        </w:rPr>
        <w:commentReference w:id="1491106689"/>
      </w:r>
      <w:commentRangeEnd w:id="1877525197"/>
      <w:r>
        <w:rPr>
          <w:rStyle w:val="CommentReference"/>
        </w:rPr>
        <w:commentReference w:id="1877525197"/>
      </w:r>
    </w:p>
    <w:p w:rsidR="00D54DCE" w:rsidP="00D54DCE" w:rsidRDefault="00D54DCE" w14:paraId="09527706" w14:textId="77777777">
      <w:pPr>
        <w:pStyle w:val="ListParagraph"/>
        <w:numPr>
          <w:ilvl w:val="0"/>
          <w:numId w:val="3"/>
        </w:numPr>
      </w:pPr>
      <w:r>
        <w:t>Reduced the number of animals grazed on the land from approximately 3,500 to 570</w:t>
      </w:r>
      <w:r w:rsidR="00253B7E">
        <w:t>, resulting in much improved habitat for wildlife.</w:t>
      </w:r>
    </w:p>
    <w:p w:rsidR="00D54DCE" w:rsidP="00D54DCE" w:rsidRDefault="00253B7E" w14:paraId="3BACC42C" w14:textId="77777777">
      <w:pPr>
        <w:pStyle w:val="ListParagraph"/>
        <w:numPr>
          <w:ilvl w:val="0"/>
          <w:numId w:val="3"/>
        </w:numPr>
      </w:pPr>
      <w:r>
        <w:t>R</w:t>
      </w:r>
      <w:r w:rsidR="00D54DCE">
        <w:t xml:space="preserve">emoved the top strand of barbed wire from the newly built fence </w:t>
      </w:r>
      <w:proofErr w:type="gramStart"/>
      <w:r w:rsidR="00D54DCE">
        <w:t>in order to</w:t>
      </w:r>
      <w:proofErr w:type="gramEnd"/>
      <w:r w:rsidR="00D54DCE">
        <w:t xml:space="preserve"> reduce the risk of wildlife entanglement</w:t>
      </w:r>
      <w:r>
        <w:t>, despite being approved by FWS staff in the past.</w:t>
      </w:r>
    </w:p>
    <w:p w:rsidR="00EE6511" w:rsidP="004E3D4A" w:rsidRDefault="00FD1B90" w14:paraId="6DEE9F27" w14:textId="59FF3F3F">
      <w:pPr>
        <w:rPr>
          <w:ins w:author="Armitage, Stacy A" w:date="2021-12-13T14:32:00Z" w:id="718987045"/>
        </w:rPr>
      </w:pPr>
      <w:r w:rsidR="00FD1B90">
        <w:rPr/>
        <w:t xml:space="preserve">Based on </w:t>
      </w:r>
      <w:r w:rsidR="00FD1B90">
        <w:rPr/>
        <w:t>all of</w:t>
      </w:r>
      <w:r w:rsidR="00FD1B90">
        <w:rPr/>
        <w:t xml:space="preserve"> these factors the solicitor stated that</w:t>
      </w:r>
      <w:r w:rsidR="00A211C0">
        <w:rPr/>
        <w:t xml:space="preserve"> the</w:t>
      </w:r>
      <w:r w:rsidR="00FD1B90">
        <w:rPr/>
        <w:t xml:space="preserve"> Service</w:t>
      </w:r>
      <w:ins w:author="Armitage, Stacy A" w:date="2021-12-13T14:31:00Z" w:id="466216558">
        <w:r w:rsidR="003D7E32">
          <w:t>’</w:t>
        </w:r>
      </w:ins>
      <w:r w:rsidR="00FD1B90">
        <w:rPr/>
        <w:t xml:space="preserve">s legal position is strong. We have stayed true to the intent of the document and are well within our professional </w:t>
      </w:r>
      <w:del w:author="Armitage, Stacy A" w:date="2021-12-13T14:32:00Z" w:id="173642417">
        <w:r w:rsidDel="00FD1B90">
          <w:delText>decision making</w:delText>
        </w:r>
      </w:del>
      <w:ins w:author="Armitage, Stacy A" w:date="2021-12-13T14:32:00Z" w:id="291280667">
        <w:r w:rsidR="003D7E32">
          <w:t>decision-making</w:t>
        </w:r>
      </w:ins>
      <w:r w:rsidR="00FD1B90">
        <w:rPr/>
        <w:t xml:space="preserve"> space allowing the GRBR </w:t>
      </w:r>
      <w:commentRangeStart w:id="25"/>
      <w:commentRangeStart w:id="996920564"/>
      <w:r w:rsidR="00FD1B90">
        <w:rPr/>
        <w:t>fence</w:t>
      </w:r>
      <w:commentRangeEnd w:id="25"/>
      <w:r>
        <w:rPr>
          <w:rStyle w:val="CommentReference"/>
        </w:rPr>
        <w:commentReference w:id="25"/>
      </w:r>
      <w:commentRangeEnd w:id="996920564"/>
      <w:r>
        <w:rPr>
          <w:rStyle w:val="CommentReference"/>
        </w:rPr>
        <w:commentReference w:id="996920564"/>
      </w:r>
      <w:r w:rsidR="00FD1B90">
        <w:rPr/>
        <w:t xml:space="preserve">. </w:t>
      </w:r>
    </w:p>
    <w:p w:rsidR="003D7E32" w:rsidP="004E3D4A" w:rsidRDefault="003D7E32" w14:paraId="49A670FD" w14:textId="77777777"/>
    <w:p w:rsidRPr="00160864" w:rsidR="00E6416C" w:rsidP="004E3D4A" w:rsidRDefault="00E6416C" w14:paraId="765C8CD5" w14:textId="77777777"/>
    <w:sectPr w:rsidRPr="00160864" w:rsidR="00E6416C">
      <w:headerReference w:type="default" r:id="rId11"/>
      <w:pgSz w:w="12240" w:h="15840" w:orient="portrait"/>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nitials="ASA" w:author="Armitage, Stacy A" w:date="2021-12-13T12:57:00Z" w:id="6">
    <w:p w:rsidR="00D66E08" w:rsidRDefault="00D66E08" w14:paraId="64855D41" w14:textId="2936A839">
      <w:pPr>
        <w:pStyle w:val="CommentText"/>
      </w:pPr>
      <w:r>
        <w:rPr>
          <w:rStyle w:val="CommentReference"/>
        </w:rPr>
        <w:annotationRef/>
      </w:r>
      <w:r>
        <w:t xml:space="preserve">Do we have this is writing somewhere?  </w:t>
      </w:r>
      <w:proofErr w:type="gramStart"/>
      <w:r>
        <w:t>Otherwise</w:t>
      </w:r>
      <w:proofErr w:type="gramEnd"/>
      <w:r>
        <w:t xml:space="preserve"> Matt could say speculation.  If we don’t I think we should </w:t>
      </w:r>
      <w:proofErr w:type="spellStart"/>
      <w:r>
        <w:t>rewqord</w:t>
      </w:r>
      <w:proofErr w:type="spellEnd"/>
      <w:r>
        <w:t xml:space="preserve"> to get at intent. </w:t>
      </w:r>
    </w:p>
  </w:comment>
  <w:comment w:initials="ASA" w:author="Armitage, Stacy A" w:date="2021-12-13T14:28:00Z" w:id="16">
    <w:p w:rsidR="003D7E32" w:rsidRDefault="003D7E32" w14:paraId="6E77A2FC" w14:textId="77777777">
      <w:pPr>
        <w:pStyle w:val="CommentText"/>
      </w:pPr>
      <w:r>
        <w:rPr>
          <w:rStyle w:val="CommentReference"/>
        </w:rPr>
        <w:annotationRef/>
      </w:r>
      <w:r>
        <w:t xml:space="preserve">I thought they are removing the top </w:t>
      </w:r>
      <w:proofErr w:type="gramStart"/>
      <w:r>
        <w:t>barbed-wire</w:t>
      </w:r>
      <w:proofErr w:type="gramEnd"/>
      <w:r>
        <w:t xml:space="preserve">. And didn’t the originally want to put in a taller fence but we said no?  Or am I dreaming that? </w:t>
      </w:r>
    </w:p>
    <w:p w:rsidR="003D7E32" w:rsidRDefault="003D7E32" w14:paraId="729BBA7E" w14:textId="77777777">
      <w:pPr>
        <w:pStyle w:val="CommentText"/>
      </w:pPr>
    </w:p>
    <w:p w:rsidR="003D7E32" w:rsidRDefault="003D7E32" w14:paraId="3F3534A3" w14:textId="69E9F3AA">
      <w:pPr>
        <w:pStyle w:val="CommentText"/>
      </w:pPr>
      <w:r>
        <w:t xml:space="preserve">Also, what about the areas where the fence is 8-10 feet high? </w:t>
      </w:r>
    </w:p>
  </w:comment>
  <w:comment w:initials="ASA" w:author="Armitage, Stacy A" w:date="2021-12-13T14:32:00Z" w:id="25">
    <w:p w:rsidR="003D7E32" w:rsidRDefault="003D7E32" w14:paraId="11496F68" w14:textId="722D1907">
      <w:pPr>
        <w:pStyle w:val="CommentText"/>
      </w:pPr>
      <w:r>
        <w:rPr>
          <w:rStyle w:val="CommentReference"/>
        </w:rPr>
        <w:annotationRef/>
      </w:r>
      <w:r>
        <w:t xml:space="preserve">Think we should add a section on changes we are requesting and changes GRBR is planning on the rest of the fence. Thoughts? </w:t>
      </w:r>
    </w:p>
  </w:comment>
  <w:comment w:initials="GM" w:author="Gilles, Benjamin M" w:date="2021-12-13T14:58:25" w:id="1295593021">
    <w:p w:rsidR="07C4C3FD" w:rsidRDefault="07C4C3FD" w14:paraId="2A26923B" w14:textId="52AEDAA4">
      <w:pPr>
        <w:pStyle w:val="CommentText"/>
      </w:pPr>
      <w:r w:rsidR="07C4C3FD">
        <w:rPr/>
        <w:t>They are removing the top strand of barbed wire and we mention that in the bullets at the bottom.</w:t>
      </w:r>
      <w:r>
        <w:rPr>
          <w:rStyle w:val="CommentReference"/>
        </w:rPr>
        <w:annotationRef/>
      </w:r>
    </w:p>
    <w:p w:rsidR="07C4C3FD" w:rsidRDefault="07C4C3FD" w14:paraId="3F6DD1E0" w14:textId="141BEC41">
      <w:pPr>
        <w:pStyle w:val="CommentText"/>
      </w:pPr>
    </w:p>
    <w:p w:rsidR="07C4C3FD" w:rsidRDefault="07C4C3FD" w14:paraId="4985ACBA" w14:textId="6E11E951">
      <w:pPr>
        <w:pStyle w:val="CommentText"/>
      </w:pPr>
      <w:r w:rsidR="07C4C3FD">
        <w:rPr/>
        <w:t>I don't think they asked about putting in a taller fence.</w:t>
      </w:r>
    </w:p>
    <w:p w:rsidR="07C4C3FD" w:rsidRDefault="07C4C3FD" w14:paraId="64E36C24" w14:textId="7D04410E">
      <w:pPr>
        <w:pStyle w:val="CommentText"/>
      </w:pPr>
    </w:p>
    <w:p w:rsidR="07C4C3FD" w:rsidRDefault="07C4C3FD" w14:paraId="6658D996" w14:textId="4B9B7EB1">
      <w:pPr>
        <w:pStyle w:val="CommentText"/>
      </w:pPr>
      <w:r w:rsidR="07C4C3FD">
        <w:rPr/>
        <w:t xml:space="preserve">The one area I took the picture of the fence where its really tall is right next to an area setup for panels. There were no panels in place at the time I was there. As the intent is to not get into day to day management, I don't think its necessary to ask them to modify the fence in that spot. As animals will choose to cross in the spot they have established for animal movement. </w:t>
      </w:r>
    </w:p>
    <w:p w:rsidR="07C4C3FD" w:rsidRDefault="07C4C3FD" w14:paraId="66E0F7C8" w14:textId="622F7B1B">
      <w:pPr>
        <w:pStyle w:val="CommentText"/>
      </w:pPr>
    </w:p>
  </w:comment>
  <w:comment w:initials="GM" w:author="Gilles, Benjamin M" w:date="2021-12-13T15:00:53" w:id="1835023354">
    <w:p w:rsidR="07C4C3FD" w:rsidRDefault="07C4C3FD" w14:paraId="3CCAE836" w14:textId="3C427198">
      <w:pPr>
        <w:pStyle w:val="CommentText"/>
      </w:pPr>
      <w:r w:rsidR="07C4C3FD">
        <w:rPr/>
        <w:t>I have a message in with Gary Sullivan the retired FWS Montana realty coordinator who I think was involved in the creation of the easement document to confirm this. Hopefully that would be adequate documentation?</w:t>
      </w:r>
      <w:r>
        <w:rPr>
          <w:rStyle w:val="CommentReference"/>
        </w:rPr>
        <w:annotationRef/>
      </w:r>
    </w:p>
  </w:comment>
  <w:comment w:initials="GM" w:author="Gilles, Benjamin M" w:date="2021-12-13T15:07:26" w:id="996920564">
    <w:p w:rsidR="07C4C3FD" w:rsidRDefault="07C4C3FD" w14:paraId="1D1C9246" w14:textId="2380FD78">
      <w:pPr>
        <w:pStyle w:val="CommentText"/>
      </w:pPr>
      <w:r w:rsidR="07C4C3FD">
        <w:rPr/>
        <w:t xml:space="preserve">I don't think we should add in that stuff. I think at this time we should focus on the easement language related to the existing fence not potential changes to the new fence. As the relationship between the parties up there is not great, it wouldn't be shocking if they ended up keeping this fence design just to spite others. I wouldn't want to have to explain later why the changes they said they'd do didn't happen. </w:t>
      </w:r>
      <w:r>
        <w:rPr>
          <w:rStyle w:val="CommentReference"/>
        </w:rPr>
        <w:annotationRef/>
      </w:r>
    </w:p>
  </w:comment>
  <w:comment w:initials="GM" w:author="Gilles, Benjamin M" w:date="2021-12-13T15:24:29" w:id="536875348">
    <w:p w:rsidR="07C4C3FD" w:rsidRDefault="07C4C3FD" w14:paraId="1F56BDAE" w14:textId="02D4F809">
      <w:pPr>
        <w:pStyle w:val="CommentText"/>
      </w:pPr>
      <w:r w:rsidR="07C4C3FD">
        <w:rPr/>
        <w:t xml:space="preserve">According to Gary this provision was meant to prevent game farms as that was a threat at the time. The concern was 10' - 12' foot high electrified fences where people would fence an area and bring in elk or other big game to commercially hunt. </w:t>
      </w:r>
      <w:r>
        <w:rPr>
          <w:rStyle w:val="CommentReference"/>
        </w:rPr>
        <w:annotationRef/>
      </w:r>
    </w:p>
  </w:comment>
  <w:comment w:initials="GM" w:author="Gilles, Benjamin M" w:date="2021-12-13T15:25:47" w:id="654829235">
    <w:p w:rsidR="07C4C3FD" w:rsidRDefault="07C4C3FD" w14:paraId="39B812E2" w14:textId="64D0E066">
      <w:pPr>
        <w:pStyle w:val="CommentText"/>
      </w:pPr>
      <w:r w:rsidR="07C4C3FD">
        <w:rPr/>
        <w:t xml:space="preserve">Gary says our statement is spot on. </w:t>
      </w:r>
      <w:r>
        <w:rPr>
          <w:rStyle w:val="CommentReference"/>
        </w:rPr>
        <w:annotationRef/>
      </w:r>
    </w:p>
  </w:comment>
  <w:comment w:initials="AA" w:author="Armitage, Stacy A" w:date="2021-12-13T15:45:23" w:id="807917578">
    <w:p w:rsidR="07C4C3FD" w:rsidRDefault="07C4C3FD" w14:paraId="7DB2DB73" w14:textId="5CB43426">
      <w:pPr>
        <w:pStyle w:val="CommentText"/>
      </w:pPr>
      <w:r w:rsidR="07C4C3FD">
        <w:rPr/>
        <w:t xml:space="preserve">thanks. </w:t>
      </w:r>
      <w:r>
        <w:rPr>
          <w:rStyle w:val="CommentReference"/>
        </w:rPr>
        <w:annotationRef/>
      </w:r>
    </w:p>
    <w:p w:rsidR="07C4C3FD" w:rsidRDefault="07C4C3FD" w14:paraId="33F3E275" w14:textId="1816F7EF">
      <w:pPr>
        <w:pStyle w:val="CommentText"/>
      </w:pPr>
    </w:p>
  </w:comment>
  <w:comment w:initials="AA" w:author="Armitage, Stacy A" w:date="2021-12-13T16:03:46" w:id="1491106689">
    <w:p w:rsidR="07C4C3FD" w:rsidRDefault="07C4C3FD" w14:paraId="6C373796" w14:textId="28D25876">
      <w:pPr>
        <w:pStyle w:val="CommentText"/>
      </w:pPr>
      <w:r>
        <w:fldChar w:fldCharType="begin"/>
      </w:r>
      <w:r>
        <w:instrText xml:space="preserve"> HYPERLINK "mailto:benjamin_gilles@fws.gov"</w:instrText>
      </w:r>
      <w:bookmarkStart w:name="_@_28A6972406F94CB0AAC971DF4CB36865Z" w:id="765588370"/>
      <w:r>
        <w:fldChar w:fldCharType="separate"/>
      </w:r>
      <w:bookmarkEnd w:id="765588370"/>
      <w:r w:rsidRPr="07C4C3FD" w:rsidR="07C4C3FD">
        <w:rPr>
          <w:rStyle w:val="Mention"/>
          <w:noProof/>
        </w:rPr>
        <w:t>@Gilles, Benjamin M</w:t>
      </w:r>
      <w:r>
        <w:fldChar w:fldCharType="end"/>
      </w:r>
      <w:r w:rsidR="07C4C3FD">
        <w:rPr/>
        <w:t xml:space="preserve">  and </w:t>
      </w:r>
      <w:r>
        <w:fldChar w:fldCharType="begin"/>
      </w:r>
      <w:r>
        <w:instrText xml:space="preserve"> HYPERLINK "mailto:lisa_talcott@fws.gov"</w:instrText>
      </w:r>
      <w:bookmarkStart w:name="_@_0A21E029C33A4B6B9F16B2AEDAF623EAZ" w:id="1768909991"/>
      <w:r>
        <w:fldChar w:fldCharType="separate"/>
      </w:r>
      <w:bookmarkEnd w:id="1768909991"/>
      <w:r w:rsidRPr="07C4C3FD" w:rsidR="07C4C3FD">
        <w:rPr>
          <w:rStyle w:val="Mention"/>
          <w:noProof/>
        </w:rPr>
        <w:t>@Talcott, Lisa C</w:t>
      </w:r>
      <w:r>
        <w:fldChar w:fldCharType="end"/>
      </w:r>
      <w:r w:rsidR="07C4C3FD">
        <w:rPr/>
        <w:t xml:space="preserve"> - this is important to note, but I know Hogan will come back and ask what they will do when there are bison in the pasture. With the gates and panels up, if the existing fence still WF?  </w:t>
      </w:r>
      <w:r>
        <w:rPr>
          <w:rStyle w:val="CommentReference"/>
        </w:rPr>
        <w:annotationRef/>
      </w:r>
    </w:p>
  </w:comment>
  <w:comment w:initials="AA" w:author="Armitage, Stacy A" w:date="2021-12-13T16:04:07" w:id="420088679">
    <w:p w:rsidR="07C4C3FD" w:rsidRDefault="07C4C3FD" w14:paraId="5FD911EF" w14:textId="72D1BC39">
      <w:pPr>
        <w:pStyle w:val="CommentText"/>
      </w:pPr>
      <w:r w:rsidR="07C4C3FD">
        <w:rPr/>
        <w:t xml:space="preserve">thanks.  good to know the background. </w:t>
      </w:r>
      <w:r>
        <w:rPr>
          <w:rStyle w:val="CommentReference"/>
        </w:rPr>
        <w:annotationRef/>
      </w:r>
    </w:p>
  </w:comment>
  <w:comment w:initials="GM" w:author="Gilles, Benjamin M" w:date="2021-12-13T16:15:17" w:id="1877525197">
    <w:p w:rsidR="07C4C3FD" w:rsidRDefault="07C4C3FD" w14:paraId="127F590D" w14:textId="4DAB5E48">
      <w:pPr>
        <w:pStyle w:val="CommentText"/>
      </w:pPr>
      <w:r w:rsidR="07C4C3FD">
        <w:rPr/>
        <w:t xml:space="preserve">I think that stuff is important to note because it shows that they are complying with the intent and sprit of the easement. The take home should be that even when bison are present, the gates are closed, and the panels are back up the fence isn't a violation. The fence doesn't create a barrier that is so significant that wildlife can't negotiate it. We can remind him that wildlife friendly is not a provision of the easement. </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64855D41"/>
  <w15:commentEx w15:done="0" w15:paraId="3F3534A3"/>
  <w15:commentEx w15:done="0" w15:paraId="11496F68"/>
  <w15:commentEx w15:done="0" w15:paraId="66E0F7C8" w15:paraIdParent="3F3534A3"/>
  <w15:commentEx w15:done="0" w15:paraId="3CCAE836" w15:paraIdParent="64855D41"/>
  <w15:commentEx w15:done="0" w15:paraId="1D1C9246" w15:paraIdParent="11496F68"/>
  <w15:commentEx w15:done="0" w15:paraId="1F56BDAE"/>
  <w15:commentEx w15:done="0" w15:paraId="39B812E2" w15:paraIdParent="64855D41"/>
  <w15:commentEx w15:done="0" w15:paraId="33F3E275" w15:paraIdParent="64855D41"/>
  <w15:commentEx w15:done="0" w15:paraId="6C373796"/>
  <w15:commentEx w15:done="0" w15:paraId="5FD911EF" w15:paraIdParent="1F56BDAE"/>
  <w15:commentEx w15:done="0" w15:paraId="127F590D" w15:paraIdParent="6C373796"/>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7A92F1EB" w16cex:dateUtc="2021-12-13T21:58:25.051Z"/>
  <w16cex:commentExtensible w16cex:durableId="2561C1D3" w16cex:dateUtc="2021-12-13T19:57:00Z"/>
  <w16cex:commentExtensible w16cex:durableId="2561D720" w16cex:dateUtc="2021-12-13T21:28:00Z"/>
  <w16cex:commentExtensible w16cex:durableId="2561D7F1" w16cex:dateUtc="2021-12-13T21:32:00Z"/>
  <w16cex:commentExtensible w16cex:durableId="4B64654A" w16cex:dateUtc="2021-12-13T22:00:53.768Z"/>
  <w16cex:commentExtensible w16cex:durableId="05670085" w16cex:dateUtc="2021-12-13T22:07:26.289Z"/>
  <w16cex:commentExtensible w16cex:durableId="685D1AE5" w16cex:dateUtc="2021-12-13T22:24:29.575Z"/>
  <w16cex:commentExtensible w16cex:durableId="6E4A7D68" w16cex:dateUtc="2021-12-13T22:25:47.201Z"/>
  <w16cex:commentExtensible w16cex:durableId="7401BE2D" w16cex:dateUtc="2021-12-13T22:45:23.137Z"/>
  <w16cex:commentExtensible w16cex:durableId="7FF75E05" w16cex:dateUtc="2021-12-13T23:03:46.036Z"/>
  <w16cex:commentExtensible w16cex:durableId="31A30CE5" w16cex:dateUtc="2021-12-13T23:04:07.128Z"/>
  <w16cex:commentExtensible w16cex:durableId="7BDC1961" w16cex:dateUtc="2021-12-13T23:15:17.542Z"/>
</w16cex:commentsExtensible>
</file>

<file path=word/commentsIds.xml><?xml version="1.0" encoding="utf-8"?>
<w16cid:commentsIds xmlns:mc="http://schemas.openxmlformats.org/markup-compatibility/2006" xmlns:w16cid="http://schemas.microsoft.com/office/word/2016/wordml/cid" mc:Ignorable="w16cid">
  <w16cid:commentId w16cid:paraId="64855D41" w16cid:durableId="2561C1D3"/>
  <w16cid:commentId w16cid:paraId="3F3534A3" w16cid:durableId="2561D720"/>
  <w16cid:commentId w16cid:paraId="11496F68" w16cid:durableId="2561D7F1"/>
  <w16cid:commentId w16cid:paraId="66E0F7C8" w16cid:durableId="7A92F1EB"/>
  <w16cid:commentId w16cid:paraId="3CCAE836" w16cid:durableId="4B64654A"/>
  <w16cid:commentId w16cid:paraId="1D1C9246" w16cid:durableId="05670085"/>
  <w16cid:commentId w16cid:paraId="1F56BDAE" w16cid:durableId="685D1AE5"/>
  <w16cid:commentId w16cid:paraId="39B812E2" w16cid:durableId="6E4A7D68"/>
  <w16cid:commentId w16cid:paraId="33F3E275" w16cid:durableId="7401BE2D"/>
  <w16cid:commentId w16cid:paraId="6C373796" w16cid:durableId="7FF75E05"/>
  <w16cid:commentId w16cid:paraId="5FD911EF" w16cid:durableId="31A30CE5"/>
  <w16cid:commentId w16cid:paraId="127F590D" w16cid:durableId="7BDC19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94796" w:rsidP="00746C09" w:rsidRDefault="00994796" w14:paraId="2D946129" w14:textId="77777777">
      <w:pPr>
        <w:spacing w:after="0" w:line="240" w:lineRule="auto"/>
      </w:pPr>
      <w:r>
        <w:separator/>
      </w:r>
    </w:p>
  </w:endnote>
  <w:endnote w:type="continuationSeparator" w:id="0">
    <w:p w:rsidR="00994796" w:rsidP="00746C09" w:rsidRDefault="00994796" w14:paraId="763114DB"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94796" w:rsidP="00746C09" w:rsidRDefault="00994796" w14:paraId="198AA107" w14:textId="77777777">
      <w:pPr>
        <w:spacing w:after="0" w:line="240" w:lineRule="auto"/>
      </w:pPr>
      <w:r>
        <w:separator/>
      </w:r>
    </w:p>
  </w:footnote>
  <w:footnote w:type="continuationSeparator" w:id="0">
    <w:p w:rsidR="00994796" w:rsidP="00746C09" w:rsidRDefault="00994796" w14:paraId="00D7084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459330147"/>
      <w:docPartObj>
        <w:docPartGallery w:val="Watermarks"/>
        <w:docPartUnique/>
      </w:docPartObj>
    </w:sdtPr>
    <w:sdtEndPr/>
    <w:sdtContent>
      <w:p w:rsidR="00746C09" w:rsidRDefault="00994796" w14:paraId="11BA1FDF" w14:textId="77777777">
        <w:pPr>
          <w:pStyle w:val="Header"/>
        </w:pPr>
        <w:r>
          <w:rPr>
            <w:noProof/>
          </w:rPr>
          <w:pict w14:anchorId="125050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style="position:absolute;margin-left:0;margin-top:0;width:412.4pt;height:247.45pt;rotation:315;z-index:-251658752;mso-position-horizontal:center;mso-position-horizontal-relative:margin;mso-position-vertical:center;mso-position-vertical-relative:margin" o:spid="_x0000_s2049" o:allowincell="f" fillcolor="silver" stroked="f" type="#_x0000_t136">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AB3445"/>
    <w:multiLevelType w:val="hybridMultilevel"/>
    <w:tmpl w:val="9B3CF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7EC4077"/>
    <w:multiLevelType w:val="hybridMultilevel"/>
    <w:tmpl w:val="C988FD90"/>
    <w:lvl w:ilvl="0" w:tplc="CA0A62E8">
      <w:start w:val="3"/>
      <w:numFmt w:val="bullet"/>
      <w:lvlText w:val="-"/>
      <w:lvlJc w:val="left"/>
      <w:pPr>
        <w:ind w:left="720" w:hanging="360"/>
      </w:pPr>
      <w:rPr>
        <w:rFonts w:hint="default" w:ascii="Calibri" w:hAnsi="Calibri" w:cs="Calibri" w:eastAsiaTheme="minorHAnsi"/>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 w15:restartNumberingAfterBreak="0">
    <w:nsid w:val="6F055AF1"/>
    <w:multiLevelType w:val="hybridMultilevel"/>
    <w:tmpl w:val="4EE8987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people.xml><?xml version="1.0" encoding="utf-8"?>
<w15:people xmlns:mc="http://schemas.openxmlformats.org/markup-compatibility/2006" xmlns:w15="http://schemas.microsoft.com/office/word/2012/wordml" mc:Ignorable="w15">
  <w15:person w15:author="Armitage, Stacy A">
    <w15:presenceInfo w15:providerId="AD" w15:userId="S::stacy_armitage@fws.gov::705cbbd5-e622-4ee9-bae2-49f7446dde20"/>
  </w15:person>
  <w15:person w15:author="Gilles, Benjamin M">
    <w15:presenceInfo w15:providerId="AD" w15:userId="S::benjamin_gilles@fws.gov::719f3619-5670-40d9-b048-df60a586b0b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val="fals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5F63"/>
    <w:rsid w:val="00121F5E"/>
    <w:rsid w:val="001242ED"/>
    <w:rsid w:val="00160864"/>
    <w:rsid w:val="00177FDB"/>
    <w:rsid w:val="001B52C0"/>
    <w:rsid w:val="001C080F"/>
    <w:rsid w:val="001F6495"/>
    <w:rsid w:val="0020218F"/>
    <w:rsid w:val="002165FE"/>
    <w:rsid w:val="00225061"/>
    <w:rsid w:val="00253B7E"/>
    <w:rsid w:val="002A05D3"/>
    <w:rsid w:val="002B2368"/>
    <w:rsid w:val="00356FDD"/>
    <w:rsid w:val="003D7E32"/>
    <w:rsid w:val="00422398"/>
    <w:rsid w:val="004861E8"/>
    <w:rsid w:val="004A5F63"/>
    <w:rsid w:val="004E3D4A"/>
    <w:rsid w:val="00531463"/>
    <w:rsid w:val="005C3214"/>
    <w:rsid w:val="006162CD"/>
    <w:rsid w:val="00674B4F"/>
    <w:rsid w:val="00696FAE"/>
    <w:rsid w:val="00703B2F"/>
    <w:rsid w:val="00716F7E"/>
    <w:rsid w:val="00746C09"/>
    <w:rsid w:val="00766F50"/>
    <w:rsid w:val="00772349"/>
    <w:rsid w:val="0079765F"/>
    <w:rsid w:val="007A0760"/>
    <w:rsid w:val="00803622"/>
    <w:rsid w:val="008246CD"/>
    <w:rsid w:val="008708A6"/>
    <w:rsid w:val="008D617B"/>
    <w:rsid w:val="008E4832"/>
    <w:rsid w:val="008E4CF2"/>
    <w:rsid w:val="008E7122"/>
    <w:rsid w:val="00951A4A"/>
    <w:rsid w:val="00994796"/>
    <w:rsid w:val="00A03257"/>
    <w:rsid w:val="00A211C0"/>
    <w:rsid w:val="00A54F97"/>
    <w:rsid w:val="00AC0719"/>
    <w:rsid w:val="00B22CA4"/>
    <w:rsid w:val="00B27494"/>
    <w:rsid w:val="00B37441"/>
    <w:rsid w:val="00B53BA9"/>
    <w:rsid w:val="00B93644"/>
    <w:rsid w:val="00BA4DA1"/>
    <w:rsid w:val="00BB1FA2"/>
    <w:rsid w:val="00BE3A04"/>
    <w:rsid w:val="00C533BC"/>
    <w:rsid w:val="00C82045"/>
    <w:rsid w:val="00D54DCE"/>
    <w:rsid w:val="00D66E08"/>
    <w:rsid w:val="00DA292A"/>
    <w:rsid w:val="00DA4D66"/>
    <w:rsid w:val="00DE12F3"/>
    <w:rsid w:val="00DF5A8C"/>
    <w:rsid w:val="00E6416C"/>
    <w:rsid w:val="00EE6511"/>
    <w:rsid w:val="00EF3773"/>
    <w:rsid w:val="00F07989"/>
    <w:rsid w:val="00FD1B90"/>
    <w:rsid w:val="00FF3400"/>
    <w:rsid w:val="062A6A8D"/>
    <w:rsid w:val="06BCDC6E"/>
    <w:rsid w:val="07C4C3FD"/>
    <w:rsid w:val="08AE144C"/>
    <w:rsid w:val="1C03C65E"/>
    <w:rsid w:val="26205BBB"/>
    <w:rsid w:val="3A04F2DE"/>
    <w:rsid w:val="53FEDB19"/>
    <w:rsid w:val="53FEDB19"/>
    <w:rsid w:val="61069CFD"/>
    <w:rsid w:val="681327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E159633"/>
  <w15:chartTrackingRefBased/>
  <w15:docId w15:val="{F10FABE8-5212-4751-A598-E4F1D9322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422398"/>
    <w:pPr>
      <w:ind w:left="720"/>
      <w:contextualSpacing/>
    </w:pPr>
  </w:style>
  <w:style w:type="paragraph" w:styleId="Header">
    <w:name w:val="header"/>
    <w:basedOn w:val="Normal"/>
    <w:link w:val="HeaderChar"/>
    <w:uiPriority w:val="99"/>
    <w:unhideWhenUsed/>
    <w:rsid w:val="00746C09"/>
    <w:pPr>
      <w:tabs>
        <w:tab w:val="center" w:pos="4680"/>
        <w:tab w:val="right" w:pos="9360"/>
      </w:tabs>
      <w:spacing w:after="0" w:line="240" w:lineRule="auto"/>
    </w:pPr>
  </w:style>
  <w:style w:type="character" w:styleId="HeaderChar" w:customStyle="1">
    <w:name w:val="Header Char"/>
    <w:basedOn w:val="DefaultParagraphFont"/>
    <w:link w:val="Header"/>
    <w:uiPriority w:val="99"/>
    <w:rsid w:val="00746C09"/>
  </w:style>
  <w:style w:type="paragraph" w:styleId="Footer">
    <w:name w:val="footer"/>
    <w:basedOn w:val="Normal"/>
    <w:link w:val="FooterChar"/>
    <w:uiPriority w:val="99"/>
    <w:unhideWhenUsed/>
    <w:rsid w:val="00746C09"/>
    <w:pPr>
      <w:tabs>
        <w:tab w:val="center" w:pos="4680"/>
        <w:tab w:val="right" w:pos="9360"/>
      </w:tabs>
      <w:spacing w:after="0" w:line="240" w:lineRule="auto"/>
    </w:pPr>
  </w:style>
  <w:style w:type="character" w:styleId="FooterChar" w:customStyle="1">
    <w:name w:val="Footer Char"/>
    <w:basedOn w:val="DefaultParagraphFont"/>
    <w:link w:val="Footer"/>
    <w:uiPriority w:val="99"/>
    <w:rsid w:val="00746C09"/>
  </w:style>
  <w:style w:type="paragraph" w:styleId="BalloonText">
    <w:name w:val="Balloon Text"/>
    <w:basedOn w:val="Normal"/>
    <w:link w:val="BalloonTextChar"/>
    <w:uiPriority w:val="99"/>
    <w:semiHidden/>
    <w:unhideWhenUsed/>
    <w:rsid w:val="005C3214"/>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5C3214"/>
    <w:rPr>
      <w:rFonts w:ascii="Segoe UI" w:hAnsi="Segoe UI" w:cs="Segoe UI"/>
      <w:sz w:val="18"/>
      <w:szCs w:val="18"/>
    </w:rPr>
  </w:style>
  <w:style w:type="character" w:styleId="CommentReference">
    <w:name w:val="annotation reference"/>
    <w:basedOn w:val="DefaultParagraphFont"/>
    <w:uiPriority w:val="99"/>
    <w:semiHidden/>
    <w:unhideWhenUsed/>
    <w:rsid w:val="005C3214"/>
    <w:rPr>
      <w:sz w:val="16"/>
      <w:szCs w:val="16"/>
    </w:rPr>
  </w:style>
  <w:style w:type="paragraph" w:styleId="CommentText">
    <w:name w:val="annotation text"/>
    <w:basedOn w:val="Normal"/>
    <w:link w:val="CommentTextChar"/>
    <w:uiPriority w:val="99"/>
    <w:semiHidden/>
    <w:unhideWhenUsed/>
    <w:rsid w:val="005C3214"/>
    <w:pPr>
      <w:spacing w:line="240" w:lineRule="auto"/>
    </w:pPr>
    <w:rPr>
      <w:sz w:val="20"/>
      <w:szCs w:val="20"/>
    </w:rPr>
  </w:style>
  <w:style w:type="character" w:styleId="CommentTextChar" w:customStyle="1">
    <w:name w:val="Comment Text Char"/>
    <w:basedOn w:val="DefaultParagraphFont"/>
    <w:link w:val="CommentText"/>
    <w:uiPriority w:val="99"/>
    <w:semiHidden/>
    <w:rsid w:val="005C3214"/>
    <w:rPr>
      <w:sz w:val="20"/>
      <w:szCs w:val="20"/>
    </w:rPr>
  </w:style>
  <w:style w:type="paragraph" w:styleId="CommentSubject">
    <w:name w:val="annotation subject"/>
    <w:basedOn w:val="CommentText"/>
    <w:next w:val="CommentText"/>
    <w:link w:val="CommentSubjectChar"/>
    <w:uiPriority w:val="99"/>
    <w:semiHidden/>
    <w:unhideWhenUsed/>
    <w:rsid w:val="005C3214"/>
    <w:rPr>
      <w:b/>
      <w:bCs/>
    </w:rPr>
  </w:style>
  <w:style w:type="character" w:styleId="CommentSubjectChar" w:customStyle="1">
    <w:name w:val="Comment Subject Char"/>
    <w:basedOn w:val="CommentTextChar"/>
    <w:link w:val="CommentSubject"/>
    <w:uiPriority w:val="99"/>
    <w:semiHidden/>
    <w:rsid w:val="005C3214"/>
    <w:rPr>
      <w:b/>
      <w:bCs/>
      <w:sz w:val="20"/>
      <w:szCs w:val="20"/>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234010">
      <w:bodyDiv w:val="1"/>
      <w:marLeft w:val="0"/>
      <w:marRight w:val="0"/>
      <w:marTop w:val="0"/>
      <w:marBottom w:val="0"/>
      <w:divBdr>
        <w:top w:val="none" w:sz="0" w:space="0" w:color="auto"/>
        <w:left w:val="none" w:sz="0" w:space="0" w:color="auto"/>
        <w:bottom w:val="none" w:sz="0" w:space="0" w:color="auto"/>
        <w:right w:val="none" w:sz="0" w:space="0" w:color="auto"/>
      </w:divBdr>
      <w:divsChild>
        <w:div w:id="524709266">
          <w:marLeft w:val="0"/>
          <w:marRight w:val="0"/>
          <w:marTop w:val="0"/>
          <w:marBottom w:val="0"/>
          <w:divBdr>
            <w:top w:val="none" w:sz="0" w:space="0" w:color="auto"/>
            <w:left w:val="none" w:sz="0" w:space="0" w:color="auto"/>
            <w:bottom w:val="none" w:sz="0" w:space="0" w:color="auto"/>
            <w:right w:val="none" w:sz="0" w:space="0" w:color="auto"/>
          </w:divBdr>
        </w:div>
        <w:div w:id="708799910">
          <w:marLeft w:val="0"/>
          <w:marRight w:val="0"/>
          <w:marTop w:val="0"/>
          <w:marBottom w:val="0"/>
          <w:divBdr>
            <w:top w:val="none" w:sz="0" w:space="0" w:color="auto"/>
            <w:left w:val="none" w:sz="0" w:space="0" w:color="auto"/>
            <w:bottom w:val="none" w:sz="0" w:space="0" w:color="auto"/>
            <w:right w:val="none" w:sz="0" w:space="0" w:color="auto"/>
          </w:divBdr>
        </w:div>
        <w:div w:id="386881161">
          <w:marLeft w:val="0"/>
          <w:marRight w:val="0"/>
          <w:marTop w:val="0"/>
          <w:marBottom w:val="0"/>
          <w:divBdr>
            <w:top w:val="none" w:sz="0" w:space="0" w:color="auto"/>
            <w:left w:val="none" w:sz="0" w:space="0" w:color="auto"/>
            <w:bottom w:val="none" w:sz="0" w:space="0" w:color="auto"/>
            <w:right w:val="none" w:sz="0" w:space="0" w:color="auto"/>
          </w:divBdr>
        </w:div>
        <w:div w:id="1858158603">
          <w:marLeft w:val="0"/>
          <w:marRight w:val="0"/>
          <w:marTop w:val="0"/>
          <w:marBottom w:val="0"/>
          <w:divBdr>
            <w:top w:val="none" w:sz="0" w:space="0" w:color="auto"/>
            <w:left w:val="none" w:sz="0" w:space="0" w:color="auto"/>
            <w:bottom w:val="none" w:sz="0" w:space="0" w:color="auto"/>
            <w:right w:val="none" w:sz="0" w:space="0" w:color="auto"/>
          </w:divBdr>
        </w:div>
      </w:divsChild>
    </w:div>
    <w:div w:id="1816069923">
      <w:bodyDiv w:val="1"/>
      <w:marLeft w:val="0"/>
      <w:marRight w:val="0"/>
      <w:marTop w:val="0"/>
      <w:marBottom w:val="0"/>
      <w:divBdr>
        <w:top w:val="none" w:sz="0" w:space="0" w:color="auto"/>
        <w:left w:val="none" w:sz="0" w:space="0" w:color="auto"/>
        <w:bottom w:val="none" w:sz="0" w:space="0" w:color="auto"/>
        <w:right w:val="none" w:sz="0" w:space="0" w:color="auto"/>
      </w:divBdr>
      <w:divsChild>
        <w:div w:id="241334568">
          <w:marLeft w:val="0"/>
          <w:marRight w:val="0"/>
          <w:marTop w:val="0"/>
          <w:marBottom w:val="0"/>
          <w:divBdr>
            <w:top w:val="none" w:sz="0" w:space="0" w:color="auto"/>
            <w:left w:val="none" w:sz="0" w:space="0" w:color="auto"/>
            <w:bottom w:val="none" w:sz="0" w:space="0" w:color="auto"/>
            <w:right w:val="none" w:sz="0" w:space="0" w:color="auto"/>
          </w:divBdr>
        </w:div>
        <w:div w:id="5831039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972f221ba0ea4f71" Type="http://schemas.openxmlformats.org/officeDocument/2006/relationships/glossaryDocument" Target="/word/glossary/document.xml"/><Relationship Id="rId15" Type="http://schemas.openxmlformats.org/officeDocument/2006/relationships/customXml" Target="../customXml/item1.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f40e5a53-9400-494e-bcab-046e95295750}"/>
      </w:docPartPr>
      <w:docPartBody>
        <w:p w14:paraId="61CD6A28">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F41E484EF533498396BE3C291D364C" ma:contentTypeVersion="19" ma:contentTypeDescription="Create a new document." ma:contentTypeScope="" ma:versionID="80dc29dfdbb467ca25872295903f2dfc">
  <xsd:schema xmlns:xsd="http://www.w3.org/2001/XMLSchema" xmlns:xs="http://www.w3.org/2001/XMLSchema" xmlns:p="http://schemas.microsoft.com/office/2006/metadata/properties" xmlns:ns2="7a3c4800-eacc-40cd-90f6-e0f5833c5cb3" xmlns:ns3="de85f5d2-5138-4e4f-8745-e7a874d46b2e" targetNamespace="http://schemas.microsoft.com/office/2006/metadata/properties" ma:root="true" ma:fieldsID="857f5b9fa586c036d89c007dbfdc21d4" ns2:_="" ns3:_="">
    <xsd:import namespace="7a3c4800-eacc-40cd-90f6-e0f5833c5cb3"/>
    <xsd:import namespace="de85f5d2-5138-4e4f-8745-e7a874d46b2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lcf76f155ced4ddcb4097134ff3c332f" minOccurs="0"/>
                <xsd:element ref="ns2:TaxCatchAll" minOccurs="0"/>
                <xsd:element ref="ns3:MediaLengthInSeconds" minOccurs="0"/>
                <xsd:element ref="ns3:Comments" minOccurs="0"/>
                <xsd:element ref="ns3:Duedate" minOccurs="0"/>
                <xsd:element ref="ns3:Prior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3c4800-eacc-40cd-90f6-e0f5833c5cb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66c56719-c200-4aef-99eb-52a37419403a}" ma:internalName="TaxCatchAll" ma:showField="CatchAllData" ma:web="7a3c4800-eacc-40cd-90f6-e0f5833c5cb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e85f5d2-5138-4e4f-8745-e7a874d46b2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9c5df3ad-b4e5-45d1-88c9-23db5f1fe618" ma:termSetId="09814cd3-568e-fe90-9814-8d621ff8fb84" ma:anchorId="fba54fb3-c3e1-fe81-a776-ca4b69148c4d" ma:open="true" ma:isKeyword="false">
      <xsd:complexType>
        <xsd:sequence>
          <xsd:element ref="pc:Terms" minOccurs="0" maxOccurs="1"/>
        </xsd:sequence>
      </xsd:complexType>
    </xsd:element>
    <xsd:element name="MediaLengthInSeconds" ma:index="21" nillable="true" ma:displayName="MediaLengthInSeconds" ma:hidden="true" ma:internalName="MediaLengthInSeconds" ma:readOnly="true">
      <xsd:simpleType>
        <xsd:restriction base="dms:Unknown"/>
      </xsd:simpleType>
    </xsd:element>
    <xsd:element name="Comments" ma:index="22" nillable="true" ma:displayName="Comments" ma:internalName="Comments">
      <xsd:simpleType>
        <xsd:restriction base="dms:Note">
          <xsd:maxLength value="255"/>
        </xsd:restriction>
      </xsd:simpleType>
    </xsd:element>
    <xsd:element name="Duedate" ma:index="23" nillable="true" ma:displayName="Due date" ma:format="DateOnly" ma:internalName="Duedate">
      <xsd:simpleType>
        <xsd:restriction base="dms:DateTime"/>
      </xsd:simpleType>
    </xsd:element>
    <xsd:element name="Priority" ma:index="24" nillable="true" ma:displayName="Status" ma:format="Dropdown" ma:internalName="Priority">
      <xsd:complexType>
        <xsd:complexContent>
          <xsd:extension base="dms:MultiChoice">
            <xsd:sequence>
              <xsd:element name="Value" maxOccurs="unbounded" minOccurs="0" nillable="true">
                <xsd:simpleType>
                  <xsd:restriction base="dms:Choice">
                    <xsd:enumeration value="ES"/>
                    <xsd:enumeration value="Refuges"/>
                    <xsd:enumeration value="MB"/>
                    <xsd:enumeration value="OLE"/>
                    <xsd:enumeration value="PRIORITY-Action Required!"/>
                  </xsd:restriction>
                </xsd:simpleType>
              </xsd:element>
            </xsd:sequence>
          </xsd:extension>
        </xsd:complexContent>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a3c4800-eacc-40cd-90f6-e0f5833c5cb3" xsi:nil="true"/>
    <Comments xmlns="de85f5d2-5138-4e4f-8745-e7a874d46b2e" xsi:nil="true"/>
    <Priority xmlns="de85f5d2-5138-4e4f-8745-e7a874d46b2e" xsi:nil="true"/>
    <lcf76f155ced4ddcb4097134ff3c332f xmlns="de85f5d2-5138-4e4f-8745-e7a874d46b2e">
      <Terms xmlns="http://schemas.microsoft.com/office/infopath/2007/PartnerControls"/>
    </lcf76f155ced4ddcb4097134ff3c332f>
    <Duedate xmlns="de85f5d2-5138-4e4f-8745-e7a874d46b2e" xsi:nil="true"/>
  </documentManagement>
</p:properties>
</file>

<file path=customXml/itemProps1.xml><?xml version="1.0" encoding="utf-8"?>
<ds:datastoreItem xmlns:ds="http://schemas.openxmlformats.org/officeDocument/2006/customXml" ds:itemID="{90016742-5403-4BDE-97C2-250BD3414029}"/>
</file>

<file path=customXml/itemProps2.xml><?xml version="1.0" encoding="utf-8"?>
<ds:datastoreItem xmlns:ds="http://schemas.openxmlformats.org/officeDocument/2006/customXml" ds:itemID="{CC4BA022-9D5B-4731-9CE5-9FEC404CDDEB}"/>
</file>

<file path=customXml/itemProps3.xml><?xml version="1.0" encoding="utf-8"?>
<ds:datastoreItem xmlns:ds="http://schemas.openxmlformats.org/officeDocument/2006/customXml" ds:itemID="{EEFA625C-1241-41BF-A2A1-B4CBB9BA9130}"/>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Lange, Jim</dc:creator>
  <cp:keywords/>
  <dc:description/>
  <cp:lastModifiedBy>Gilles, Benjamin M</cp:lastModifiedBy>
  <cp:revision>3</cp:revision>
  <dcterms:created xsi:type="dcterms:W3CDTF">2021-12-13T21:39:00Z</dcterms:created>
  <dcterms:modified xsi:type="dcterms:W3CDTF">2021-12-13T23:15:58Z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0x01010017F41E484EF533498396BE3C291D364C</vt:lpwstr>
  </property>
</Properties>
</file>